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08" w:rsidRDefault="005B1908" w:rsidP="00C82BA3">
      <w:pPr>
        <w:rPr>
          <w:ins w:id="0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1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Annex III</w:t>
        </w:r>
      </w:ins>
    </w:p>
    <w:p w:rsidR="00C82BA3" w:rsidRDefault="00C82BA3" w:rsidP="00C82BA3">
      <w:pPr>
        <w:rPr>
          <w:ins w:id="2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DF66CC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S.35.01. - Contribution to group Technical Provisions</w:t>
      </w:r>
      <w:r w:rsidR="006A3EC4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G14)</w:t>
      </w:r>
    </w:p>
    <w:p w:rsidR="00950409" w:rsidRPr="00DF66CC" w:rsidRDefault="00950409" w:rsidP="00C82BA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3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General comments:</w:t>
        </w:r>
      </w:ins>
    </w:p>
    <w:p w:rsidR="00186C6C" w:rsidRPr="00A754AE" w:rsidRDefault="00186C6C" w:rsidP="00186C6C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 xml:space="preserve">This Annex contains additional instructions in relation to the templates included in Annex I of this Regulation. The first column of the next table identifies the items to be reported by identifying the columns and lines as showed </w:t>
      </w:r>
      <w:r w:rsidRPr="00A754AE">
        <w:rPr>
          <w:rFonts w:ascii="Times New Roman" w:hAnsi="Times New Roman" w:cs="Times New Roman"/>
          <w:sz w:val="20"/>
          <w:szCs w:val="20"/>
        </w:rPr>
        <w:t>in the template in Annex I.</w:t>
      </w:r>
    </w:p>
    <w:p w:rsidR="00186C6C" w:rsidRPr="00340E57" w:rsidRDefault="00186C6C" w:rsidP="00186C6C">
      <w:pPr>
        <w:jc w:val="both"/>
        <w:rPr>
          <w:ins w:id="4" w:author="Author"/>
          <w:rFonts w:ascii="Times New Roman" w:hAnsi="Times New Roman" w:cs="Times New Roman"/>
          <w:sz w:val="20"/>
          <w:szCs w:val="20"/>
          <w:lang w:val="en-US"/>
        </w:rPr>
      </w:pPr>
      <w:r w:rsidRPr="00340E57"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groups.</w:t>
      </w:r>
    </w:p>
    <w:p w:rsidR="009E148B" w:rsidRPr="00D666B1" w:rsidRDefault="009E148B" w:rsidP="009E148B">
      <w:pPr>
        <w:jc w:val="both"/>
        <w:rPr>
          <w:ins w:id="5" w:author="Author"/>
          <w:rFonts w:ascii="Times New Roman" w:hAnsi="Times New Roman" w:cs="Times New Roman"/>
          <w:sz w:val="20"/>
          <w:szCs w:val="20"/>
          <w:lang w:val="en-US"/>
          <w:rPrChange w:id="6" w:author="Author">
            <w:rPr>
              <w:ins w:id="7" w:author="Author"/>
              <w:sz w:val="20"/>
              <w:lang w:val="en-US"/>
            </w:rPr>
          </w:rPrChange>
        </w:rPr>
      </w:pPr>
      <w:ins w:id="8" w:author="Author">
        <w:r w:rsidRPr="00D666B1">
          <w:rPr>
            <w:rFonts w:ascii="Times New Roman" w:hAnsi="Times New Roman" w:cs="Times New Roman"/>
            <w:sz w:val="20"/>
            <w:szCs w:val="20"/>
            <w:lang w:val="en-US"/>
            <w:rPrChange w:id="9" w:author="Author">
              <w:rPr>
                <w:sz w:val="20"/>
                <w:lang w:val="en-US"/>
              </w:rPr>
            </w:rPrChange>
          </w:rPr>
          <w:t xml:space="preserve">The information to be reported between </w:t>
        </w:r>
        <w:del w:id="10" w:author="Author">
          <w:r w:rsidRPr="00340E57" w:rsidDel="00A754AE">
            <w:rPr>
              <w:rFonts w:ascii="Times New Roman" w:hAnsi="Times New Roman" w:cs="Times New Roman"/>
              <w:sz w:val="20"/>
              <w:szCs w:val="20"/>
              <w:lang w:val="en-US"/>
            </w:rPr>
            <w:delText>c xxx</w:delText>
          </w:r>
        </w:del>
        <w:r w:rsidR="00A754AE" w:rsidRPr="00D666B1">
          <w:rPr>
            <w:rFonts w:ascii="Times New Roman" w:hAnsi="Times New Roman" w:cs="Times New Roman"/>
            <w:sz w:val="20"/>
            <w:szCs w:val="20"/>
            <w:lang w:val="en-US"/>
            <w:rPrChange w:id="11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rPrChange>
          </w:rPr>
          <w:t>C</w:t>
        </w:r>
        <w:r w:rsidR="00A81B0A" w:rsidRPr="00D666B1">
          <w:rPr>
            <w:rFonts w:ascii="Times New Roman" w:hAnsi="Times New Roman" w:cs="Times New Roman"/>
            <w:sz w:val="20"/>
            <w:szCs w:val="20"/>
            <w:lang w:val="en-US"/>
            <w:rPrChange w:id="12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rPrChange>
          </w:rPr>
          <w:t>0050 to C0210</w:t>
        </w:r>
        <w:r w:rsidRPr="00340E57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del w:id="13" w:author="Author">
          <w:r w:rsidRPr="00340E57" w:rsidDel="00A754AE">
            <w:rPr>
              <w:rFonts w:ascii="Times New Roman" w:hAnsi="Times New Roman" w:cs="Times New Roman"/>
              <w:sz w:val="20"/>
              <w:szCs w:val="20"/>
              <w:lang w:val="en-US"/>
            </w:rPr>
            <w:delText>to c xx</w:delText>
          </w:r>
          <w:r w:rsidRPr="00D666B1" w:rsidDel="00A754AE">
            <w:rPr>
              <w:rFonts w:ascii="Times New Roman" w:hAnsi="Times New Roman" w:cs="Times New Roman"/>
              <w:sz w:val="20"/>
              <w:szCs w:val="20"/>
              <w:lang w:val="en-US"/>
              <w:rPrChange w:id="14" w:author="Author">
                <w:rPr>
                  <w:sz w:val="20"/>
                  <w:lang w:val="en-US"/>
                </w:rPr>
              </w:rPrChange>
            </w:rPr>
            <w:delText xml:space="preserve"> </w:delText>
          </w:r>
        </w:del>
        <w:r w:rsidRPr="00D666B1">
          <w:rPr>
            <w:rFonts w:ascii="Times New Roman" w:hAnsi="Times New Roman" w:cs="Times New Roman"/>
            <w:sz w:val="20"/>
            <w:szCs w:val="20"/>
            <w:lang w:val="en-US"/>
            <w:rPrChange w:id="15" w:author="Author">
              <w:rPr>
                <w:sz w:val="20"/>
                <w:lang w:val="en-US"/>
              </w:rPr>
            </w:rPrChange>
          </w:rPr>
          <w:t>shall be after the volatility adjustment, the matching adjustment</w:t>
        </w:r>
        <w:r w:rsidR="005B1908" w:rsidRPr="00340E57">
          <w:rPr>
            <w:rFonts w:ascii="Times New Roman" w:hAnsi="Times New Roman" w:cs="Times New Roman"/>
            <w:sz w:val="20"/>
            <w:szCs w:val="20"/>
            <w:lang w:val="en-US"/>
          </w:rPr>
          <w:t xml:space="preserve"> and</w:t>
        </w:r>
        <w:r w:rsidRPr="00D666B1">
          <w:rPr>
            <w:rFonts w:ascii="Times New Roman" w:hAnsi="Times New Roman" w:cs="Times New Roman"/>
            <w:sz w:val="20"/>
            <w:szCs w:val="20"/>
            <w:lang w:val="en-US"/>
            <w:rPrChange w:id="16" w:author="Author">
              <w:rPr>
                <w:sz w:val="20"/>
                <w:lang w:val="en-US"/>
              </w:rPr>
            </w:rPrChange>
          </w:rPr>
          <w:t xml:space="preserve"> </w:t>
        </w:r>
        <w:del w:id="17" w:author="Author">
          <w:r w:rsidRPr="00D666B1" w:rsidDel="00A754AE">
            <w:rPr>
              <w:rFonts w:ascii="Times New Roman" w:hAnsi="Times New Roman" w:cs="Times New Roman"/>
              <w:sz w:val="20"/>
              <w:szCs w:val="20"/>
              <w:lang w:val="en-US"/>
              <w:rPrChange w:id="18" w:author="Author">
                <w:rPr>
                  <w:sz w:val="20"/>
                  <w:lang w:val="en-US"/>
                </w:rPr>
              </w:rPrChange>
            </w:rPr>
            <w:delText xml:space="preserve">and the </w:delText>
          </w:r>
        </w:del>
        <w:r w:rsidRPr="00D666B1">
          <w:rPr>
            <w:rFonts w:ascii="Times New Roman" w:hAnsi="Times New Roman" w:cs="Times New Roman"/>
            <w:sz w:val="20"/>
            <w:szCs w:val="20"/>
            <w:lang w:val="en-US"/>
            <w:rPrChange w:id="19" w:author="Author">
              <w:rPr>
                <w:sz w:val="20"/>
                <w:lang w:val="en-US"/>
              </w:rPr>
            </w:rPrChange>
          </w:rPr>
          <w:t>interest rate transitional is appli</w:t>
        </w:r>
        <w:r w:rsidR="00A754AE" w:rsidRPr="00D666B1">
          <w:rPr>
            <w:rFonts w:ascii="Times New Roman" w:hAnsi="Times New Roman" w:cs="Times New Roman"/>
            <w:sz w:val="20"/>
            <w:szCs w:val="20"/>
            <w:lang w:val="en-US"/>
            <w:rPrChange w:id="20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rPrChange>
          </w:rPr>
          <w:t xml:space="preserve">ed. </w:t>
        </w:r>
        <w:del w:id="21" w:author="Author">
          <w:r w:rsidRPr="00D666B1" w:rsidDel="00A754AE">
            <w:rPr>
              <w:rFonts w:ascii="Times New Roman" w:hAnsi="Times New Roman" w:cs="Times New Roman"/>
              <w:sz w:val="20"/>
              <w:szCs w:val="20"/>
              <w:lang w:val="en-US"/>
              <w:rPrChange w:id="22" w:author="Author">
                <w:rPr>
                  <w:sz w:val="20"/>
                  <w:lang w:val="en-US"/>
                </w:rPr>
              </w:rPrChange>
            </w:rPr>
            <w:delText xml:space="preserve">cable but shall not be after the transitional on technical provisions. The amount of transitional on technical provisions is requested separately in this template. </w:delText>
          </w:r>
          <w:r w:rsidRPr="00340E57" w:rsidDel="00A754AE">
            <w:rPr>
              <w:rFonts w:ascii="Times New Roman" w:hAnsi="Times New Roman" w:cs="Times New Roman"/>
              <w:sz w:val="20"/>
              <w:szCs w:val="20"/>
              <w:lang w:val="en-US"/>
            </w:rPr>
            <w:delText>All gross and net of IGT</w:delText>
          </w:r>
        </w:del>
        <w:r w:rsidR="005B1908" w:rsidRPr="00340E57">
          <w:rPr>
            <w:rFonts w:ascii="Times New Roman" w:hAnsi="Times New Roman" w:cs="Times New Roman"/>
            <w:sz w:val="20"/>
            <w:szCs w:val="20"/>
            <w:lang w:val="en-US"/>
          </w:rPr>
          <w:t>The transitional on technical provisions is reported separately in C0220 and C0230.</w:t>
        </w:r>
      </w:ins>
    </w:p>
    <w:p w:rsidR="009E148B" w:rsidRPr="00A754AE" w:rsidDel="009E148B" w:rsidRDefault="009E148B" w:rsidP="00186C6C">
      <w:pPr>
        <w:jc w:val="both"/>
        <w:rPr>
          <w:del w:id="23" w:author="Author"/>
          <w:rFonts w:ascii="Times New Roman" w:hAnsi="Times New Roman" w:cs="Times New Roman"/>
          <w:sz w:val="20"/>
          <w:szCs w:val="20"/>
          <w:lang w:val="en-US"/>
        </w:rPr>
      </w:pPr>
    </w:p>
    <w:p w:rsidR="00BE6DD3" w:rsidRDefault="00DF66CC" w:rsidP="00BE6DD3">
      <w:pPr>
        <w:rPr>
          <w:ins w:id="24" w:author="Author"/>
          <w:rFonts w:ascii="Calibri" w:hAnsi="Calibri" w:cs="Calibri"/>
          <w:color w:val="1F497D"/>
          <w:lang w:val="en-US"/>
        </w:rPr>
      </w:pPr>
      <w:r w:rsidRPr="00A754A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This template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applicable under method 1 as defined in Article 230 of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Directive 2009/138/EC 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a combination of methods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  <w:ins w:id="25" w:author="Author">
        <w:r w:rsidR="00BE6DD3" w:rsidRPr="00BE6DD3">
          <w:rPr>
            <w:rFonts w:ascii="Calibri" w:hAnsi="Calibri" w:cs="Calibri"/>
            <w:color w:val="1F497D"/>
            <w:lang w:val="en-US"/>
          </w:rPr>
          <w:t xml:space="preserve"> </w:t>
        </w:r>
      </w:ins>
    </w:p>
    <w:p w:rsidR="00DF66CC" w:rsidRPr="00D666B1" w:rsidRDefault="00BE6DD3">
      <w:pPr>
        <w:rPr>
          <w:rFonts w:ascii="Times New Roman" w:eastAsia="Times New Roman" w:hAnsi="Times New Roman" w:cs="Times New Roman"/>
          <w:bCs/>
          <w:sz w:val="20"/>
          <w:szCs w:val="20"/>
          <w:lang w:eastAsia="en-GB"/>
          <w:rPrChange w:id="26" w:author="Author">
            <w:rPr>
              <w:rFonts w:ascii="Times New Roman" w:hAnsi="Times New Roman" w:cs="Times New Roman"/>
              <w:sz w:val="20"/>
              <w:szCs w:val="20"/>
              <w:lang w:val="en-US"/>
            </w:rPr>
          </w:rPrChange>
        </w:rPr>
        <w:pPrChange w:id="27" w:author="Author">
          <w:pPr>
            <w:jc w:val="both"/>
          </w:pPr>
        </w:pPrChange>
      </w:pPr>
      <w:ins w:id="28" w:author="Author">
        <w:r w:rsidRPr="00D666B1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  <w:rPrChange w:id="29" w:author="Author">
              <w:rPr>
                <w:rFonts w:ascii="Calibri" w:hAnsi="Calibri" w:cs="Calibri"/>
                <w:color w:val="1F497D"/>
                <w:lang w:val="en-US"/>
              </w:rPr>
            </w:rPrChange>
          </w:rPr>
          <w:t xml:space="preserve">Related insurance and reinsurance undertaking which are not subsidiaries are excluded from the scope of this </w:t>
        </w:r>
        <w:proofErr w:type="gramStart"/>
        <w:r w:rsidRPr="00D666B1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  <w:rPrChange w:id="30" w:author="Author">
              <w:rPr>
                <w:rFonts w:ascii="Calibri" w:hAnsi="Calibri" w:cs="Calibri"/>
                <w:color w:val="1F497D"/>
                <w:lang w:val="en-US"/>
              </w:rPr>
            </w:rPrChange>
          </w:rPr>
          <w:t>template</w:t>
        </w:r>
        <w:proofErr w:type="gramEnd"/>
        <w:r w:rsidRPr="00D666B1">
          <w:rPr>
            <w:rFonts w:ascii="Times New Roman" w:eastAsia="Times New Roman" w:hAnsi="Times New Roman" w:cs="Times New Roman"/>
            <w:bCs/>
            <w:sz w:val="20"/>
            <w:szCs w:val="20"/>
            <w:lang w:eastAsia="en-GB"/>
            <w:rPrChange w:id="31" w:author="Author">
              <w:rPr>
                <w:rFonts w:ascii="Calibri" w:hAnsi="Calibri" w:cs="Calibri"/>
                <w:color w:val="1F497D"/>
                <w:lang w:val="en-US"/>
              </w:rPr>
            </w:rPrChange>
          </w:rPr>
          <w:t xml:space="preserve"> since they are assessed through the adjusted equity method.</w:t>
        </w:r>
      </w:ins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6095"/>
        <w:tblGridChange w:id="32">
          <w:tblGrid>
            <w:gridCol w:w="1560"/>
            <w:gridCol w:w="1701"/>
            <w:gridCol w:w="6095"/>
          </w:tblGrid>
        </w:tblGridChange>
      </w:tblGrid>
      <w:tr w:rsidR="00C82BA3" w:rsidRPr="006A3EC4" w:rsidTr="00DF66CC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A3" w:rsidRPr="00DF66CC" w:rsidRDefault="00C82BA3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636C22" w:rsidRPr="006A3EC4" w:rsidTr="00DF66CC">
        <w:trPr>
          <w:trHeight w:val="70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</w:t>
            </w: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82BA3" w:rsidRPr="006A3EC4" w:rsidTr="00DF66CC">
        <w:trPr>
          <w:trHeight w:val="3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201E1" w:rsidRPr="00DF66CC" w:rsidRDefault="00636C2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</w:t>
            </w:r>
            <w:r w:rsidR="007201E1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82BA3" w:rsidRPr="00DF66CC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bookmarkStart w:id="33" w:name="_GoBack"/>
            <w:bookmarkEnd w:id="33"/>
            <w:del w:id="34" w:author="Author">
              <w:r w:rsidR="00C82BA3" w:rsidRPr="00DF66CC" w:rsidDel="007A437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if existent</w:delText>
              </w:r>
            </w:del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</w:p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Specific code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82BA3" w:rsidRPr="006A3EC4" w:rsidTr="00DF66CC">
        <w:trPr>
          <w:trHeight w:val="11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1E1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del w:id="35" w:author="Author">
              <w:r w:rsidRPr="00DF66CC" w:rsidDel="00401A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delText>2</w:delText>
              </w:r>
            </w:del>
            <w:ins w:id="36" w:author="Author">
              <w:r w:rsidR="00401A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3</w:t>
              </w:r>
            </w:ins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2A6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</w:t>
            </w:r>
            <w:r w:rsidR="003B0212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2A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6B3A75" w:rsidRPr="006A3EC4" w:rsidTr="00CA5136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</w:p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(S1)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of group solvency calculation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CA5136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Identify the method of the group calculation. The following closed list of options shall be used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1 - Method 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2 - Method 2</w:t>
            </w:r>
          </w:p>
        </w:tc>
      </w:tr>
      <w:tr w:rsidR="006B3A75" w:rsidRPr="006A3EC4" w:rsidTr="00D666B1">
        <w:tblPrEx>
          <w:tblW w:w="9356" w:type="dxa"/>
          <w:tblInd w:w="108" w:type="dxa"/>
          <w:tblLayout w:type="fixed"/>
          <w:tblPrExChange w:id="37" w:author="Author">
            <w:tblPrEx>
              <w:tblW w:w="9356" w:type="dxa"/>
              <w:tblInd w:w="108" w:type="dxa"/>
              <w:tblLayout w:type="fixed"/>
            </w:tblPrEx>
          </w:tblPrExChange>
        </w:tblPrEx>
        <w:trPr>
          <w:trHeight w:val="4101"/>
          <w:trPrChange w:id="38" w:author="Author">
            <w:trPr>
              <w:trHeight w:val="4845"/>
            </w:trPr>
          </w:trPrChange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" w:author="Author">
              <w:tcPr>
                <w:tcW w:w="1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</w:p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" w:author="Author">
              <w:tcPr>
                <w:tcW w:w="170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ins w:id="41" w:author="Author">
              <w:r w:rsidR="00EC669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42" w:author="Author">
              <w:tcPr>
                <w:tcW w:w="609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7F109E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otal amount of technical provisions gross of IGT. </w:t>
            </w:r>
          </w:p>
          <w:p w:rsidR="007F109E" w:rsidRPr="007F109E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his item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equals the sum of items C0070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C0100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ins w:id="43" w:author="Author">
              <w:r w:rsidR="00C61430" w:rsidRPr="00340E57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,</w:t>
              </w:r>
            </w:ins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del w:id="44" w:author="Author">
              <w:r w:rsidRPr="00340E57" w:rsidDel="00C6143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and </w:delText>
              </w:r>
            </w:del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  <w:ins w:id="45" w:author="Author">
              <w:r w:rsidR="00C61430" w:rsidRPr="00340E57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and C0220</w:t>
              </w:r>
            </w:ins>
            <w:r w:rsidR="006B3A75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except for (re)insurance undertakings situated in equivalent non-EEA countries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 method 2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6B3A75" w:rsidRPr="00043189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under method 2 </w:t>
            </w:r>
            <w:r w:rsidR="006B3A75"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only item C0050 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and of IGT. </w:t>
            </w:r>
          </w:p>
          <w:p w:rsidR="00A754AE" w:rsidRDefault="006B3A75">
            <w:pPr>
              <w:widowControl w:val="0"/>
              <w:spacing w:after="0" w:line="240" w:lineRule="auto"/>
              <w:rPr>
                <w:ins w:id="46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1 as defined under Article 230 of Directive 2009/138/EC is used for the (re)insurance undertaking, the total amount of technical provisions in cell C0050 accounts for its contribution gross of reinsurance</w:t>
            </w:r>
            <w:r w:rsidR="007F109E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ceded within the group to the group technical provisions. </w:t>
            </w:r>
            <w:del w:id="47" w:author="Author">
              <w:r w:rsidRPr="00D666B1" w:rsidDel="00A754AE">
                <w:rPr>
                  <w:rFonts w:ascii="Times New Roman" w:eastAsia="Times New Roman" w:hAnsi="Times New Roman" w:cs="Times New Roman"/>
                  <w:strike/>
                  <w:sz w:val="20"/>
                  <w:szCs w:val="20"/>
                  <w:lang w:eastAsia="en-GB"/>
                  <w:rPrChange w:id="48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rPrChange>
                </w:rPr>
                <w:delText>The total amount of technical provisions in cell C0050 for all (re)insurance undertakings under method 1 can be reconciled with the amount of group technical provisions in the group balance sheet (sum of the cells</w:delText>
              </w:r>
              <w:r w:rsidR="007F109E" w:rsidRPr="00D666B1" w:rsidDel="00A754AE">
                <w:rPr>
                  <w:rFonts w:ascii="Times New Roman" w:eastAsia="Times New Roman" w:hAnsi="Times New Roman" w:cs="Times New Roman"/>
                  <w:strike/>
                  <w:sz w:val="20"/>
                  <w:szCs w:val="20"/>
                  <w:lang w:eastAsia="en-GB"/>
                  <w:rPrChange w:id="49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rPrChange>
                </w:rPr>
                <w:delText>.</w:delText>
              </w:r>
              <w:r w:rsidRPr="00043189" w:rsidDel="00A754A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  <w:r w:rsidRPr="00043189" w:rsidDel="00A754A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</w:r>
            </w:del>
          </w:p>
          <w:p w:rsidR="006B3A75" w:rsidRPr="00043189" w:rsidRDefault="006B3A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2 is used for the (re)insurance undertaking, the total amount of technical provisions in cell C0050 cannot be reconciled with the amount of group technical provisions in the group balance sheet.</w:t>
            </w:r>
          </w:p>
        </w:tc>
      </w:tr>
      <w:tr w:rsidR="007201E1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DF6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</w:p>
          <w:p w:rsidR="007201E1" w:rsidRPr="00DF66CC" w:rsidRDefault="007201E1" w:rsidP="00DF6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DF66C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ins w:id="50" w:author="Author">
              <w:r w:rsidR="00EC669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technical provisions </w:t>
            </w:r>
            <w:del w:id="51" w:author="Author">
              <w:r w:rsidRPr="00DF66CC" w:rsidDel="00A81B0A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gross</w:delText>
              </w:r>
            </w:del>
            <w:ins w:id="52" w:author="Author">
              <w:r w:rsidR="00A81B0A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net</w:t>
              </w:r>
            </w:ins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IGT.</w:t>
            </w:r>
          </w:p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item 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equals the sum of items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C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0110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140</w:t>
            </w:r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C0170</w:t>
            </w:r>
            <w:ins w:id="53" w:author="Author">
              <w:r w:rsidR="00C61430" w:rsidRPr="00340E57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,</w:t>
              </w:r>
            </w:ins>
            <w:r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del w:id="54" w:author="Author">
              <w:r w:rsidRPr="00340E57" w:rsidDel="00C6143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and </w:delText>
              </w:r>
            </w:del>
            <w:r w:rsidR="00E8088C" w:rsidRPr="00340E5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</w:t>
            </w:r>
            <w:ins w:id="55" w:author="Author">
              <w:r w:rsidR="00C61430" w:rsidRPr="00340E57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and C0230</w:t>
              </w:r>
            </w:ins>
            <w:r w:rsidR="007201E1" w:rsidRPr="00340E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except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for (re)insurance undertakings situated in equivalent non-EEA countries under method 2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490098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</w:t>
            </w:r>
            <w:ins w:id="56" w:author="Author">
              <w:r w:rsidR="00096F8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 allowed to use the local rules</w:t>
              </w:r>
              <w:r w:rsidR="00096F8F" w:rsidRPr="00DF66C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 method 2</w:t>
            </w:r>
            <w:del w:id="57" w:author="Author">
              <w:r w:rsidRPr="00DF66CC" w:rsidDel="00096F8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ins w:id="58" w:author="Author">
              <w:r w:rsidR="00096F8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, </w:t>
              </w:r>
            </w:ins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only item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ins w:id="59" w:author="Author">
              <w:r w:rsidR="00096F8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and this should be filled </w:t>
              </w:r>
              <w:r w:rsidR="00610E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on the basis of</w:t>
              </w:r>
              <w:r w:rsidR="00096F8F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the local </w:t>
              </w:r>
              <w:r w:rsidR="006344C7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solvency regime</w:t>
              </w:r>
            </w:ins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cell </w:t>
            </w:r>
            <w:r w:rsidR="00D110AB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 filled in with amounts gross of reinsurance but net of IGT, including intra-group reinsurance</w:t>
            </w:r>
            <w:ins w:id="60" w:author="Author">
              <w:r w:rsidR="00CB74D0">
                <w:rPr>
                  <w:rFonts w:ascii="Times New Roman" w:hAnsi="Times New Roman" w:cs="Times New Roman"/>
                  <w:sz w:val="20"/>
                  <w:szCs w:val="20"/>
                </w:rPr>
                <w:t xml:space="preserve"> (the risk margin should not be net of IGT).</w:t>
              </w:r>
            </w:ins>
            <w:del w:id="61" w:author="Author">
              <w:r w:rsidRPr="00DF66CC" w:rsidDel="00CB74D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.</w:delText>
              </w:r>
            </w:del>
          </w:p>
          <w:p w:rsidR="007F109E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When method 1 as defined under Article 230 of Directive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2009/138/EC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used for the (re)insurance undertaking,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accounts for its contribution net of reinsurance ceded within the group to the group technical provisions.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C0060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all (re)insurance undertakings under method 1 can be reconciled with the amount of group technical provisions in the group balance sheet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When method 2 is used for the (re)insurance undertaking, the total amount of technical provisions in cell 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cannot be reconciled with the amount of group technical provisions in the group balance sheet.</w:t>
            </w:r>
          </w:p>
        </w:tc>
      </w:tr>
      <w:tr w:rsidR="00C82BA3" w:rsidRPr="006A3EC4" w:rsidTr="00DF66CC">
        <w:trPr>
          <w:trHeight w:val="20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3B021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C0070, C0100, C0130, C0160, C0190</w:t>
            </w:r>
          </w:p>
          <w:p w:rsidR="00C82BA3" w:rsidRPr="00DF66CC" w:rsidRDefault="003B021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(C1, F1, I1, L1, O1)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2" w:author="Author">
              <w:r w:rsidRPr="00DF66CC" w:rsidDel="00EC669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Amount of TP</w:delText>
              </w:r>
              <w:r w:rsidR="0033438F" w:rsidRPr="00DF66CC" w:rsidDel="00EC669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ins w:id="63" w:author="Author">
              <w:r w:rsidR="00EC6694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mount of technical 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(TP calculated as a whole or the sum of the best estimate and the risk margin), split by respective main categories (Life excluding health and unit linked index-linked, Unit-linked and index linked, Health – SLT and non-SLT, Non-life excluding health)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gross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reinsurance and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IGT.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reported for the (re)insurance undertakings under method 1 and method 2, except for the (re)insurance undertakings under method 2 situated in equivalent non-EEA countries.</w:t>
            </w:r>
          </w:p>
        </w:tc>
      </w:tr>
      <w:tr w:rsidR="00C82BA3" w:rsidRPr="006A3EC4" w:rsidTr="00DF66CC">
        <w:trPr>
          <w:trHeight w:val="21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7201E1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C008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40, C0170, C020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D1,G1,J1,M1,P1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TP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net of IGT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mount of technical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(TP calculated as a whole or the sum of the best estimate and the risk margin), split by respective main categories (Life excluding health and unit linked index-linked, Unit-linked and index linked, Health – SLT and non-SLT, Non-life excluding health)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gross of reinsurance but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including intra-group reinsurance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</w:t>
            </w:r>
          </w:p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item is reported for the (re)insurance undertakings under method 1 and method 2, except for the (re)insurance undertakings under method 2 situated in equivalent non-EEA countries.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</w:tc>
      </w:tr>
      <w:tr w:rsidR="00C82BA3" w:rsidRPr="006A3EC4" w:rsidTr="001F19B2">
        <w:trPr>
          <w:trHeight w:val="16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7201E1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C0090, C0120, C0150, C0180, C0210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E1, H1, K1, N1, Q1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Contribution to Group TP (%)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percentage share of TP (TP calculated as a whole or the sum of the best estimate and the risk margin) of the (re) insurance undertaking to the group TP under method 1 net of IGT but gross of reinsurance ceded outside the group, split by respective main categories (Life excluding health and unit linked index-linked, Unit-linked and index linked, Health – SLT and non-SLT, Non-life excluding health)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not reported for undertakings under method 2.</w:t>
            </w:r>
          </w:p>
        </w:tc>
      </w:tr>
      <w:tr w:rsidR="00672DDC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4073BD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672DDC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4" w:author="Author">
              <w:r w:rsidRPr="00DF66CC" w:rsidDel="0097707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LTG measures - </w:delText>
              </w:r>
            </w:del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Transitional on TP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ins w:id="65" w:author="Author">
              <w:r w:rsidR="00EB5CF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7F94" w:rsidRPr="00DF66CC" w:rsidRDefault="00672DDC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Amount of the transitional on Technical Provisions.</w:t>
            </w:r>
            <w:r w:rsidR="00DB7F94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value is not included in the previous items.  </w:t>
            </w:r>
          </w:p>
          <w:p w:rsidR="00672DDC" w:rsidRPr="00DF66CC" w:rsidRDefault="00DB7F94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  <w:p w:rsidR="00672DDC" w:rsidRPr="00DF66CC" w:rsidRDefault="00672DDC" w:rsidP="0067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1F19B2">
        <w:trPr>
          <w:trHeight w:val="1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6" w:author="Author">
              <w:r w:rsidRPr="006A3EC4" w:rsidDel="0097707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LTG measures - </w:delText>
              </w:r>
            </w:del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Transitional on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ins w:id="67" w:author="Author">
              <w:r w:rsidR="00EB5CF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Amount of the transitional on Technical Provisions.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is not included in the previous items.</w:t>
            </w:r>
          </w:p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  <w:p w:rsidR="00BD24C3" w:rsidRPr="006A3EC4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Transitional on RFR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</w:t>
            </w:r>
            <w:ins w:id="68" w:author="Author">
              <w:r w:rsidR="00EB5CF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DB7F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</w:t>
            </w:r>
            <w:r w:rsidR="00FC35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the transitional of the risk free rate.</w:t>
            </w:r>
          </w:p>
          <w:p w:rsidR="00BD24C3" w:rsidRPr="00DF66CC" w:rsidRDefault="00BD24C3" w:rsidP="00BD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9" w:author="Author"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C0250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70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LTG measures - TP subject to Transitional on RFR</w:delText>
              </w:r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– </w:delText>
              </w:r>
            </w:del>
            <w:ins w:id="71" w:author="Author">
              <w:del w:id="72" w:author="Author">
                <w:r w:rsidR="00EB5CF6" w:rsidDel="009E148B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 xml:space="preserve">Amount of TP </w:delText>
                </w:r>
              </w:del>
            </w:ins>
            <w:del w:id="73" w:author="Author"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net of IGT</w:delText>
              </w:r>
            </w:del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6A3EC4" w:rsidDel="009E148B" w:rsidRDefault="00BD24C3" w:rsidP="001F19B2">
            <w:pPr>
              <w:spacing w:line="240" w:lineRule="auto"/>
              <w:rPr>
                <w:del w:id="74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75" w:author="Author"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Indicate the amount of 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Total amount of TP net of IGT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(C0</w:delText>
              </w:r>
              <w:r w:rsidR="00FC352E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060)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subject to the transitional of the risk free rate.</w:delText>
              </w:r>
            </w:del>
          </w:p>
          <w:p w:rsidR="00BD24C3" w:rsidRPr="006A3EC4" w:rsidRDefault="00BD24C3" w:rsidP="001F1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76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The cell </w:delText>
              </w:r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shall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be filled in with amounts gross of reinsurance but net of IGT, including intra-group reinsurance.</w:delText>
              </w:r>
            </w:del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990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del w:id="77" w:author="Author">
              <w:r w:rsidDel="00F07E6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6</w:delText>
              </w:r>
            </w:del>
            <w:ins w:id="78" w:author="Author">
              <w:r w:rsidR="00F07E6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5</w:t>
              </w:r>
            </w:ins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VA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ins w:id="79" w:author="Author">
              <w:r w:rsidR="00EB5CF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99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volatility adjustment.</w:t>
            </w:r>
          </w:p>
          <w:p w:rsidR="00BD24C3" w:rsidRPr="00DF66CC" w:rsidRDefault="00BD24C3" w:rsidP="009903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  <w:tr w:rsidR="00990392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6A3EC4" w:rsidRDefault="0099039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0" w:author="Author"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C0270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6A3EC4" w:rsidRDefault="00990392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1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LTG measures - TP subject to VA</w:delText>
              </w:r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– </w:delText>
              </w:r>
            </w:del>
            <w:ins w:id="82" w:author="Author">
              <w:del w:id="83" w:author="Author">
                <w:r w:rsidR="00EB5CF6" w:rsidDel="009E148B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 xml:space="preserve">Amount of TP </w:delText>
                </w:r>
              </w:del>
            </w:ins>
            <w:del w:id="84" w:author="Author"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net </w:delText>
              </w:r>
            </w:del>
            <w:ins w:id="85" w:author="Author">
              <w:del w:id="86" w:author="Author">
                <w:r w:rsidR="00EB5CF6" w:rsidDel="009E148B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>of IGT</w:delText>
                </w:r>
              </w:del>
            </w:ins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392" w:rsidRPr="006A3EC4" w:rsidDel="009E148B" w:rsidRDefault="00990392" w:rsidP="00F8342C">
            <w:pPr>
              <w:rPr>
                <w:del w:id="87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88" w:author="Author"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Indicate the amount of 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Total amount of TP net of IGT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(C0</w:delText>
              </w:r>
              <w:r w:rsidR="00AE3D58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060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) subject to volatility adjustment.</w:delText>
              </w:r>
            </w:del>
          </w:p>
          <w:p w:rsidR="00990392" w:rsidRPr="006A3EC4" w:rsidRDefault="00990392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89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The cell </w:delText>
              </w:r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shall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be filled in with amounts gross of reinsurance but net of IGT, including intra-group reinsurance.</w:delText>
              </w:r>
            </w:del>
          </w:p>
        </w:tc>
      </w:tr>
      <w:tr w:rsidR="00990392" w:rsidRPr="006A3EC4" w:rsidTr="00DF66CC">
        <w:trPr>
          <w:trHeight w:val="5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827F5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ins w:id="90" w:author="Author">
              <w:r w:rsidR="00F07E6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6</w:t>
              </w:r>
            </w:ins>
            <w:del w:id="91" w:author="Author">
              <w:r w:rsidDel="00F07E6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8</w:delText>
              </w:r>
            </w:del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990392" w:rsidP="00EC0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LTG measures - </w:t>
            </w: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TP subject to MA</w:t>
            </w:r>
            <w:r w:rsidR="00827F5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92" w:author="Author">
              <w:r w:rsidR="00EB5CF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Amount of TP </w:t>
              </w:r>
            </w:ins>
            <w:r w:rsidR="00827F53">
              <w:rPr>
                <w:rFonts w:ascii="Times New Roman" w:hAnsi="Times New Roman" w:cs="Times New Roman"/>
                <w:sz w:val="20"/>
                <w:szCs w:val="20"/>
              </w:rPr>
              <w:t>gross of IGT</w:t>
            </w:r>
          </w:p>
          <w:p w:rsidR="00990392" w:rsidRPr="00DF66CC" w:rsidRDefault="00990392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392" w:rsidRPr="00DF66CC" w:rsidRDefault="00990392" w:rsidP="00EC08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827F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matching adjustment.</w:t>
            </w:r>
          </w:p>
          <w:p w:rsidR="00990392" w:rsidRPr="00DF66CC" w:rsidRDefault="00990392" w:rsidP="00827F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  <w:tr w:rsidR="00827F5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F53" w:rsidRPr="006A3EC4" w:rsidRDefault="00827F5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93" w:author="Author"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C0290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F53" w:rsidRPr="006A3EC4" w:rsidDel="009E148B" w:rsidRDefault="00827F53" w:rsidP="00F8342C">
            <w:pPr>
              <w:rPr>
                <w:del w:id="94" w:author="Author"/>
                <w:rFonts w:ascii="Times New Roman" w:hAnsi="Times New Roman" w:cs="Times New Roman"/>
                <w:sz w:val="20"/>
                <w:szCs w:val="20"/>
              </w:rPr>
            </w:pPr>
            <w:del w:id="95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LTG measures - 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</w:rPr>
                <w:delText>TP subject to MA</w:delText>
              </w:r>
              <w:r w:rsidDel="009E148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</w:delText>
              </w:r>
            </w:del>
            <w:ins w:id="96" w:author="Author">
              <w:del w:id="97" w:author="Author">
                <w:r w:rsidR="00EB5CF6" w:rsidDel="009E148B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  <w:delText xml:space="preserve">Amount of TP </w:delText>
                </w:r>
              </w:del>
            </w:ins>
            <w:del w:id="98" w:author="Author">
              <w:r w:rsidDel="009E148B">
                <w:rPr>
                  <w:rFonts w:ascii="Times New Roman" w:hAnsi="Times New Roman" w:cs="Times New Roman"/>
                  <w:sz w:val="20"/>
                  <w:szCs w:val="20"/>
                </w:rPr>
                <w:delText>net of IGT</w:delText>
              </w:r>
            </w:del>
          </w:p>
          <w:p w:rsidR="00827F53" w:rsidRPr="006A3EC4" w:rsidRDefault="00827F53" w:rsidP="00EC08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F53" w:rsidRPr="006A3EC4" w:rsidDel="009E148B" w:rsidRDefault="00827F53" w:rsidP="00F8342C">
            <w:pPr>
              <w:rPr>
                <w:del w:id="99" w:author="Author"/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00" w:author="Author"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Indicate the amount of 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Total amount of TP net of IGT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(C0</w:delText>
              </w:r>
              <w:r w:rsidR="00AE3D58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060</w:delText>
              </w:r>
              <w:r w:rsidRPr="006A3EC4" w:rsidDel="009E148B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) subject to matching adjustment.</w:delText>
              </w:r>
            </w:del>
          </w:p>
          <w:p w:rsidR="00827F53" w:rsidRPr="006A3EC4" w:rsidRDefault="00827F53" w:rsidP="00EC08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del w:id="101" w:author="Author"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The cell </w:delText>
              </w:r>
              <w:r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shall</w:delText>
              </w:r>
              <w:r w:rsidRPr="006A3EC4" w:rsidDel="009E148B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be filled in with amounts gross of reinsurance but net of IGT, including intra-group reinsurance.</w:delText>
              </w:r>
            </w:del>
          </w:p>
        </w:tc>
      </w:tr>
    </w:tbl>
    <w:p w:rsidR="00BB7862" w:rsidRDefault="00BB7862" w:rsidP="00EC0818"/>
    <w:sectPr w:rsidR="00BB7862" w:rsidSect="00DF66C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82BA3"/>
    <w:rsid w:val="0003043E"/>
    <w:rsid w:val="00056504"/>
    <w:rsid w:val="00072A8B"/>
    <w:rsid w:val="00096F8F"/>
    <w:rsid w:val="000B0E41"/>
    <w:rsid w:val="000C68AE"/>
    <w:rsid w:val="001078CF"/>
    <w:rsid w:val="00184CF3"/>
    <w:rsid w:val="00186C6C"/>
    <w:rsid w:val="001A7774"/>
    <w:rsid w:val="001F19B2"/>
    <w:rsid w:val="001F59F5"/>
    <w:rsid w:val="002A6A58"/>
    <w:rsid w:val="002A7279"/>
    <w:rsid w:val="00304BA5"/>
    <w:rsid w:val="0033438F"/>
    <w:rsid w:val="00340E57"/>
    <w:rsid w:val="00390ABD"/>
    <w:rsid w:val="003B0212"/>
    <w:rsid w:val="00401A94"/>
    <w:rsid w:val="004073BD"/>
    <w:rsid w:val="00490098"/>
    <w:rsid w:val="005B1908"/>
    <w:rsid w:val="00610E2E"/>
    <w:rsid w:val="006344C7"/>
    <w:rsid w:val="00636C22"/>
    <w:rsid w:val="00672DDC"/>
    <w:rsid w:val="006A3EC4"/>
    <w:rsid w:val="006B3A75"/>
    <w:rsid w:val="006F5EDB"/>
    <w:rsid w:val="007201E1"/>
    <w:rsid w:val="007938EC"/>
    <w:rsid w:val="007A4371"/>
    <w:rsid w:val="007C76A5"/>
    <w:rsid w:val="007F109E"/>
    <w:rsid w:val="007F3BBD"/>
    <w:rsid w:val="00823243"/>
    <w:rsid w:val="00827F53"/>
    <w:rsid w:val="00877700"/>
    <w:rsid w:val="008E30A0"/>
    <w:rsid w:val="00925920"/>
    <w:rsid w:val="009350D6"/>
    <w:rsid w:val="00950409"/>
    <w:rsid w:val="0097707E"/>
    <w:rsid w:val="00990392"/>
    <w:rsid w:val="009E148B"/>
    <w:rsid w:val="00A16F09"/>
    <w:rsid w:val="00A754AE"/>
    <w:rsid w:val="00A81B0A"/>
    <w:rsid w:val="00A839E7"/>
    <w:rsid w:val="00AA11A6"/>
    <w:rsid w:val="00AE3D58"/>
    <w:rsid w:val="00BB7862"/>
    <w:rsid w:val="00BD24C3"/>
    <w:rsid w:val="00BE6DD3"/>
    <w:rsid w:val="00C02E78"/>
    <w:rsid w:val="00C5011B"/>
    <w:rsid w:val="00C61430"/>
    <w:rsid w:val="00C82BA3"/>
    <w:rsid w:val="00CB743C"/>
    <w:rsid w:val="00CB74D0"/>
    <w:rsid w:val="00D110AB"/>
    <w:rsid w:val="00D666B1"/>
    <w:rsid w:val="00DB7F94"/>
    <w:rsid w:val="00DC0A92"/>
    <w:rsid w:val="00DF66CC"/>
    <w:rsid w:val="00E8088C"/>
    <w:rsid w:val="00EB5CF6"/>
    <w:rsid w:val="00EC0818"/>
    <w:rsid w:val="00EC6694"/>
    <w:rsid w:val="00F07E66"/>
    <w:rsid w:val="00F8342C"/>
    <w:rsid w:val="00FA6141"/>
    <w:rsid w:val="00FC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1402</Words>
  <Characters>7993</Characters>
  <Application>Microsoft Office Word</Application>
  <DocSecurity>0</DocSecurity>
  <Lines>66</Lines>
  <Paragraphs>18</Paragraphs>
  <ScaleCrop>false</ScaleCrop>
  <Company/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2015-07-02T21:21:00Z</dcterms:created>
  <dcterms:modified xsi:type="dcterms:W3CDTF">2015-08-18T14:04:00Z</dcterms:modified>
</cp:coreProperties>
</file>